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655888526"/>
        <w:placeholder>
          <w:docPart w:val="BCC1284EED3D478E9C262E0CB7FA267B"/>
        </w:placeholder>
        <w:text/>
      </w:sdtPr>
      <w:sdtEndPr>
        <w:rPr>
          <w:rStyle w:val="Nzevakce"/>
        </w:rPr>
      </w:sdtEndPr>
      <w:sdtContent>
        <w:p w:rsidR="00CF0EF4" w:rsidRDefault="007355D9" w:rsidP="00CF0EF4">
          <w:pPr>
            <w:pStyle w:val="Tituldatum"/>
          </w:pPr>
          <w:r w:rsidRPr="007355D9">
            <w:rPr>
              <w:rStyle w:val="Nzevakce"/>
            </w:rPr>
            <w:t>Rekonstrukce napájecího vedení z SpS Polanka nad Odrou na traťový úsek odb.Odra – Ostrava Svinov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del w:id="0" w:author="Fojta Petr, Ing." w:date="2020-02-28T15:49:00Z">
        <w:r w:rsidR="000C5D34" w:rsidRPr="00723DB5" w:rsidDel="00A616BE">
          <w:delText>0</w:delText>
        </w:r>
      </w:del>
      <w:r w:rsidR="007355D9">
        <w:t>29.6</w:t>
      </w:r>
      <w:del w:id="1" w:author="Fojta Petr, Ing." w:date="2020-02-28T15:49:00Z">
        <w:r w:rsidR="000C5D34" w:rsidRPr="00723DB5" w:rsidDel="00A616BE">
          <w:delText>11</w:delText>
        </w:r>
      </w:del>
      <w:r w:rsidRPr="00723DB5">
        <w:t>.20</w:t>
      </w:r>
      <w:ins w:id="2" w:author="Fojta Petr, Ing." w:date="2020-02-28T15:49:00Z">
        <w:r w:rsidR="00A616BE" w:rsidRPr="00723DB5">
          <w:t>20</w:t>
        </w:r>
      </w:ins>
      <w:del w:id="3" w:author="Fojta Petr, Ing." w:date="2020-02-28T15:49:00Z">
        <w:r w:rsidRPr="00723DB5" w:rsidDel="00A616BE">
          <w:delText>19</w:delText>
        </w:r>
      </w:del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2F60FE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B578D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2F60FE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B578D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2F60FE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B578D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2F60FE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B578D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2F60FE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B578D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2F60FE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B578D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2F60FE">
          <w:rPr>
            <w:noProof/>
            <w:webHidden/>
          </w:rPr>
          <w:t>6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B578D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2F60FE">
          <w:rPr>
            <w:noProof/>
            <w:webHidden/>
          </w:rPr>
          <w:t>6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4" w:name="_Toc24020711"/>
      <w:r>
        <w:t>SEZNAM ZKRATEK</w:t>
      </w:r>
      <w:bookmarkEnd w:id="4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5" w:name="_Toc24020712"/>
      <w:bookmarkStart w:id="6" w:name="_Toc389559699"/>
      <w:bookmarkStart w:id="7" w:name="_Toc397429847"/>
      <w:bookmarkStart w:id="8" w:name="_Ref433028040"/>
      <w:bookmarkStart w:id="9" w:name="_Toc1048197"/>
      <w:r>
        <w:lastRenderedPageBreak/>
        <w:t xml:space="preserve">POJMY A </w:t>
      </w:r>
      <w:r w:rsidRPr="005E07BA">
        <w:t>DEFINICE</w:t>
      </w:r>
      <w:bookmarkEnd w:id="5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10" w:name="_Toc24020713"/>
      <w:r>
        <w:t>Soupis prací</w:t>
      </w:r>
      <w:bookmarkEnd w:id="10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11" w:name="_Toc24020714"/>
      <w:r>
        <w:t>Cenová soustava</w:t>
      </w:r>
      <w:bookmarkEnd w:id="11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12" w:name="_Toc24020715"/>
      <w:r>
        <w:t>Měrné jednotky</w:t>
      </w:r>
      <w:bookmarkEnd w:id="12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3" w:name="_Toc24020716"/>
      <w:r>
        <w:t>ZÁKLADNÍ PRAVIDLA PRO OCEŇOVÁNÍ SOUPISU PRACÍ</w:t>
      </w:r>
      <w:bookmarkEnd w:id="13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Pr="00BC24D3" w:rsidRDefault="00723DB5" w:rsidP="005E07BA">
      <w:pPr>
        <w:pStyle w:val="Odrka1-2-"/>
      </w:pPr>
      <w:r w:rsidRPr="00BC24D3">
        <w:t>instal</w:t>
      </w:r>
      <w:r w:rsidR="00C707AB" w:rsidRPr="00BC24D3">
        <w:t>ace</w:t>
      </w:r>
      <w:r w:rsidRPr="00BC24D3">
        <w:t xml:space="preserve"> břevnov</w:t>
      </w:r>
      <w:r w:rsidR="00C707AB" w:rsidRPr="00BC24D3">
        <w:t>ých</w:t>
      </w:r>
      <w:r w:rsidRPr="00BC24D3">
        <w:t xml:space="preserve"> svítil</w:t>
      </w:r>
      <w:r w:rsidR="00C707AB" w:rsidRPr="00BC24D3">
        <w:t>e</w:t>
      </w:r>
      <w:r w:rsidRPr="00BC24D3">
        <w:t>n v souladu s dokumentem O14 „Dočasné požadavky na břevnové svítilny“</w:t>
      </w:r>
      <w:r w:rsidR="005E07BA" w:rsidRPr="00BC24D3">
        <w:t>.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</w:t>
      </w:r>
      <w:del w:id="14" w:author="Fojta Petr, Ing." w:date="2020-02-28T15:49:00Z">
        <w:r w:rsidDel="00A616BE">
          <w:delText>DC</w:delText>
        </w:r>
      </w:del>
      <w:r>
        <w:t xml:space="preserve"> jako součást dodávky díla pro Zhotovitele (financované z rozpočtu stavby – nezadatelné výkony, dále např. dohled, účast na jednáních), které jsou specifikovány ve Směrnici SŽ</w:t>
      </w:r>
      <w:del w:id="15" w:author="Fojta Petr, Ing." w:date="2020-02-28T15:49:00Z">
        <w:r w:rsidDel="00A616BE">
          <w:delText>DC</w:delText>
        </w:r>
      </w:del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 xml:space="preserve">případě, že nabídka takové vysvětlení nebude obsahovat, zadavatel bude takovou </w:t>
      </w:r>
      <w:r>
        <w:lastRenderedPageBreak/>
        <w:t>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</w:t>
      </w:r>
      <w:r w:rsidR="007C263C">
        <w:t xml:space="preserve"> </w:t>
      </w:r>
      <w:r w:rsidR="00F01836">
        <w:t xml:space="preserve">*.xml </w:t>
      </w:r>
      <w:r w:rsidR="007C263C">
        <w:t>a *. XLS</w:t>
      </w:r>
      <w:bookmarkStart w:id="16" w:name="_GoBack"/>
      <w:bookmarkEnd w:id="16"/>
      <w:r>
        <w:t>.</w:t>
      </w:r>
    </w:p>
    <w:p w:rsidR="005E07BA" w:rsidRDefault="005E07BA" w:rsidP="005E07BA">
      <w:pPr>
        <w:pStyle w:val="Nadpis2-1"/>
      </w:pPr>
      <w:bookmarkStart w:id="17" w:name="_Toc24020717"/>
      <w:r>
        <w:t>MĚŘENÍ</w:t>
      </w:r>
      <w:bookmarkEnd w:id="17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8" w:name="_Toc24020718"/>
      <w:r>
        <w:t>SROVNATELNÉ V</w:t>
      </w:r>
      <w:r w:rsidR="00277875">
        <w:t>ÝROBKY, ALTERNATIVY MATERIÁLŮ A </w:t>
      </w:r>
      <w:r>
        <w:t>PROVEDENÍ</w:t>
      </w:r>
      <w:bookmarkEnd w:id="18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6"/>
      <w:bookmarkEnd w:id="7"/>
      <w:bookmarkEnd w:id="8"/>
      <w:bookmarkEnd w:id="9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78D" w:rsidRDefault="004B578D" w:rsidP="00962258">
      <w:pPr>
        <w:spacing w:after="0" w:line="240" w:lineRule="auto"/>
      </w:pPr>
      <w:r>
        <w:separator/>
      </w:r>
    </w:p>
  </w:endnote>
  <w:endnote w:type="continuationSeparator" w:id="0">
    <w:p w:rsidR="004B578D" w:rsidRDefault="004B57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18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183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814799" w:rsidP="00C87634">
          <w:pPr>
            <w:pStyle w:val="Zpatvlevo"/>
          </w:pPr>
          <w:fldSimple w:instr=" STYLEREF  _Název_akce  \* MERGEFORMAT ">
            <w:r w:rsidR="00F01836" w:rsidRPr="00F01836">
              <w:rPr>
                <w:b/>
                <w:bCs/>
                <w:noProof/>
              </w:rPr>
              <w:t>Rekonstrukce napájecího</w:t>
            </w:r>
            <w:r w:rsidR="00F01836">
              <w:rPr>
                <w:noProof/>
              </w:rPr>
              <w:t xml:space="preserve"> vedení z SpS Polanka nad Odrou na traťový úsek odb.Odra – Ostrava Svinov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814799" w:rsidP="00C87634">
          <w:pPr>
            <w:pStyle w:val="Zpatvpravo"/>
          </w:pPr>
          <w:fldSimple w:instr=" STYLEREF  _Název_akce  \* MERGEFORMAT ">
            <w:r w:rsidR="00F01836" w:rsidRPr="00F01836">
              <w:rPr>
                <w:b/>
                <w:bCs/>
                <w:noProof/>
              </w:rPr>
              <w:t>Rekonstrukce napájecího</w:t>
            </w:r>
            <w:r w:rsidR="00F01836">
              <w:rPr>
                <w:noProof/>
              </w:rPr>
              <w:t xml:space="preserve"> vedení z SpS Polanka nad Odrou na traťový úsek odb.Odra – Ostrava Svinov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183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183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78D" w:rsidRDefault="004B578D" w:rsidP="00962258">
      <w:pPr>
        <w:spacing w:after="0" w:line="240" w:lineRule="auto"/>
      </w:pPr>
      <w:r>
        <w:separator/>
      </w:r>
    </w:p>
  </w:footnote>
  <w:footnote w:type="continuationSeparator" w:id="0">
    <w:p w:rsidR="004B578D" w:rsidRDefault="004B578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DB5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41F2"/>
    <w:rsid w:val="000C5D34"/>
    <w:rsid w:val="000D22C4"/>
    <w:rsid w:val="000D27D1"/>
    <w:rsid w:val="000D5403"/>
    <w:rsid w:val="000E1A7F"/>
    <w:rsid w:val="000F4EBF"/>
    <w:rsid w:val="00112864"/>
    <w:rsid w:val="00114472"/>
    <w:rsid w:val="00114988"/>
    <w:rsid w:val="00115069"/>
    <w:rsid w:val="001150F2"/>
    <w:rsid w:val="0014647F"/>
    <w:rsid w:val="00146BCB"/>
    <w:rsid w:val="0015027B"/>
    <w:rsid w:val="00162077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2F60FE"/>
    <w:rsid w:val="003229ED"/>
    <w:rsid w:val="00327EEF"/>
    <w:rsid w:val="0033239F"/>
    <w:rsid w:val="00334918"/>
    <w:rsid w:val="003368B2"/>
    <w:rsid w:val="0034274B"/>
    <w:rsid w:val="0034719F"/>
    <w:rsid w:val="00350A35"/>
    <w:rsid w:val="00353F4F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B578D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DB5"/>
    <w:rsid w:val="00723ED1"/>
    <w:rsid w:val="007355D9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4A6E"/>
    <w:rsid w:val="007F56A7"/>
    <w:rsid w:val="00800851"/>
    <w:rsid w:val="008074E9"/>
    <w:rsid w:val="00807DD0"/>
    <w:rsid w:val="00810E5C"/>
    <w:rsid w:val="00814799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24D3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7AB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03AE4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01836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2374FB"/>
  <w14:defaultImageDpi w14:val="32767"/>
  <w15:docId w15:val="{7D710F60-8929-484B-9028-6A481FAD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uiPriority w:val="1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tuanelli\Documents\Akce%202018\PZS%2021,580%20O.%20Kun&#269;ice%20-%20FM\R\KSP_R_PZS%2021.580%20%20%20VZOR_20022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CC1284EED3D478E9C262E0CB7FA26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F96E4C-FC36-45CE-898E-2738227443FB}"/>
      </w:docPartPr>
      <w:docPartBody>
        <w:p w:rsidR="00CC28F3" w:rsidRDefault="002D4902" w:rsidP="002D4902">
          <w:pPr>
            <w:pStyle w:val="BCC1284EED3D478E9C262E0CB7FA267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902"/>
    <w:rsid w:val="002D4902"/>
    <w:rsid w:val="008648EE"/>
    <w:rsid w:val="00CB651F"/>
    <w:rsid w:val="00CC28F3"/>
    <w:rsid w:val="00D4410F"/>
    <w:rsid w:val="00D5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4902"/>
    <w:rPr>
      <w:color w:val="808080"/>
    </w:rPr>
  </w:style>
  <w:style w:type="paragraph" w:customStyle="1" w:styleId="98AAB20840ED429DAD4B09B505C4112D">
    <w:name w:val="98AAB20840ED429DAD4B09B505C4112D"/>
  </w:style>
  <w:style w:type="paragraph" w:customStyle="1" w:styleId="BCC1284EED3D478E9C262E0CB7FA267B">
    <w:name w:val="BCC1284EED3D478E9C262E0CB7FA267B"/>
    <w:rsid w:val="002D49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E6E403-CEE9-4D9F-98FD-E721DE271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KSP_R_PZS 21.580   VZOR_200228</Template>
  <TotalTime>1099</TotalTime>
  <Pages>6</Pages>
  <Words>1837</Words>
  <Characters>10841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Mantuanelli Jana, Ing.</dc:creator>
  <cp:lastModifiedBy>Mantuanelli Jana, Ing.</cp:lastModifiedBy>
  <cp:revision>4</cp:revision>
  <cp:lastPrinted>2020-05-04T12:45:00Z</cp:lastPrinted>
  <dcterms:created xsi:type="dcterms:W3CDTF">2020-05-04T12:41:00Z</dcterms:created>
  <dcterms:modified xsi:type="dcterms:W3CDTF">2020-07-03T12:38:00Z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